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4BDF99D4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063C0D8" w:rsidR="002A351E" w:rsidRPr="00374953" w:rsidRDefault="00B463BF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0" w:author="Jim Dalton" w:date="2022-06-09T07:43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Damar Services, Inc.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98D9F78" w:rsidR="00737375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" w:author="Jim Dalton" w:date="2022-06-09T07:43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" w:author="Jim Dalton" w:date="2022-06-09T07:43:00Z">
                  <w:r w:rsidR="00737375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0A5836EB" w:rsidR="00737375" w:rsidRPr="00374953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" w:author="Jim Dalton" w:date="2022-06-09T07:43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4" w:author="Jim Dalton" w:date="2022-06-09T07:43:00Z">
                  <w:r w:rsidR="00737375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431FED2" w:rsidR="00737375" w:rsidRPr="00374953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Jim Dalton" w:date="2022-06-09T07:43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6" w:author="Jim Dalton" w:date="2022-06-09T07:43:00Z">
                  <w:r w:rsidR="00737375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23B1163" w:rsidR="00737375" w:rsidRPr="00374953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Jim Dalton" w:date="2022-06-09T07:43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8" w:author="Jim Dalton" w:date="2022-06-09T07:43:00Z">
                  <w:r w:rsidR="00737375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522A712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</w:t>
            </w:r>
            <w:r w:rsidR="0044624A">
              <w:rPr>
                <w:rFonts w:asciiTheme="minorHAnsi" w:hAnsiTheme="minorHAnsi" w:cstheme="minorHAnsi"/>
              </w:rPr>
              <w:t>,</w:t>
            </w:r>
            <w:r w:rsidR="006A1993">
              <w:rPr>
                <w:rFonts w:asciiTheme="minorHAnsi" w:hAnsiTheme="minorHAnsi" w:cstheme="minorHAnsi"/>
              </w:rPr>
              <w:t xml:space="preserve">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B555A2D" w:rsidR="00737375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Jim Dalton" w:date="2022-06-09T07:44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0" w:author="Jim Dalton" w:date="2022-06-09T07:44:00Z">
                  <w:r w:rsidR="00737375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6C1C0F61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44624A">
              <w:rPr>
                <w:rFonts w:asciiTheme="minorHAnsi" w:hAnsiTheme="minorHAnsi" w:cstheme="minorHAnsi"/>
              </w:rPr>
              <w:t>,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</w:t>
            </w:r>
            <w:r w:rsidR="0044624A">
              <w:rPr>
                <w:rFonts w:asciiTheme="minorHAnsi" w:hAnsiTheme="minorHAnsi" w:cstheme="minorHAnsi"/>
              </w:rPr>
              <w:t>,</w:t>
            </w:r>
            <w:r w:rsidR="006A1993">
              <w:rPr>
                <w:rFonts w:asciiTheme="minorHAnsi" w:hAnsiTheme="minorHAnsi" w:cstheme="minorHAnsi"/>
              </w:rPr>
              <w:t xml:space="preserve">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5F481F59" w:rsidR="00737375" w:rsidRPr="00374953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Jim Dalton" w:date="2022-06-09T07:44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2" w:author="Jim Dalton" w:date="2022-06-09T07:44:00Z">
                  <w:r w:rsidR="00737375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728C5ED" w:rsidR="00737375" w:rsidRPr="00374953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Jim Dalton" w:date="2022-06-09T07:44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Jim Dalton" w:date="2022-06-09T07:44:00Z">
                  <w:r w:rsidR="00737375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7B1BC29" w:rsidR="00737375" w:rsidRPr="00374953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Jim Dalton" w:date="2022-06-09T07:44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6" w:author="Jim Dalton" w:date="2022-06-09T07:44:00Z">
                  <w:r w:rsidR="00737375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891E62E" w:rsidR="00737375" w:rsidRPr="00374953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Jim Dalton" w:date="2022-06-09T07:44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Jim Dalton" w:date="2022-06-09T07:44:00Z">
                  <w:r w:rsidR="00737375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75F28789" w:rsidR="00737375" w:rsidRPr="00374953" w:rsidRDefault="007F014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Jim Dalton" w:date="2022-06-09T07:44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Jim Dalton" w:date="2022-06-09T07:44:00Z">
                  <w:r w:rsidR="00737375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52BAA99E" w:rsidR="00815AEB" w:rsidRDefault="007F014A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Jim Dalton" w:date="2022-06-09T07:44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2" w:author="Jim Dalton" w:date="2022-06-09T07:44:00Z">
                  <w:r w:rsidR="00374953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5DB73F5D" w:rsidR="009F7F34" w:rsidRPr="00374953" w:rsidRDefault="007F014A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7F014A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3DDB3048" w:rsidR="009F7F34" w:rsidRPr="00374953" w:rsidRDefault="007F014A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Jim Dalton" w:date="2022-06-09T07:44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Jim Dalton" w:date="2022-06-09T07:44:00Z">
                  <w:r w:rsidR="00374953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26C9433A" w:rsidR="009F7F34" w:rsidRPr="00374953" w:rsidRDefault="007F014A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Jim Dalton" w:date="2022-06-09T07:44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Jim Dalton" w:date="2022-06-09T07:44:00Z">
                  <w:r w:rsidR="00374953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2949985B" w:rsidR="009F7F34" w:rsidRPr="00374953" w:rsidRDefault="007F014A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Jim Dalton" w:date="2022-06-09T07:44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8" w:author="Jim Dalton" w:date="2022-06-09T07:44:00Z">
                  <w:r w:rsidR="00374953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0265F82F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dditional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9F7F34" w:rsidRDefault="007F014A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08E37C7E" w:rsidR="004D2D2B" w:rsidRPr="00374953" w:rsidRDefault="007F014A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9" w:author="Jim Dalton" w:date="2022-06-09T07:45:00Z">
                  <w:r w:rsidR="00B463BF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30" w:author="Jim Dalton" w:date="2022-06-09T07:45:00Z">
                  <w:r w:rsidR="004D2D2B" w:rsidRPr="00374953" w:rsidDel="00B463BF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7F014A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14E77C2B" w:rsidR="00300643" w:rsidRPr="00374953" w:rsidRDefault="007F014A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1" w:author="Jim Dalton" w:date="2022-06-09T07:45:00Z">
                  <w:r w:rsidR="00B463BF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32" w:author="Jim Dalton" w:date="2022-06-09T07:45:00Z">
                  <w:r w:rsidR="00E24398" w:rsidDel="00B463BF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4EB1800C" w:rsidR="00F45D7B" w:rsidRPr="00374953" w:rsidRDefault="006E0A1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3" w:author="Jim Dalton" w:date="2022-06-14T17:08:00Z">
              <w:r>
                <w:rPr>
                  <w:rFonts w:asciiTheme="minorHAnsi" w:hAnsiTheme="minorHAnsi" w:cstheme="minorHAnsi"/>
                  <w:sz w:val="28"/>
                  <w:szCs w:val="28"/>
                </w:rPr>
                <w:t>NA</w:t>
              </w:r>
            </w:ins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6F4A56D2" w:rsidR="00102FB2" w:rsidRPr="00374953" w:rsidRDefault="006E0A1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4" w:author="Jim Dalton" w:date="2022-06-14T17:08:00Z">
              <w:r>
                <w:rPr>
                  <w:rFonts w:asciiTheme="minorHAnsi" w:hAnsiTheme="minorHAnsi" w:cstheme="minorHAnsi"/>
                  <w:sz w:val="28"/>
                  <w:szCs w:val="28"/>
                </w:rPr>
                <w:t>NA</w:t>
              </w:r>
            </w:ins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7F014A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7F014A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7F014A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7F014A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7F014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7F014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7F014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7F014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7F014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7F014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7F014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7F014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7F014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7F014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999" w:type="dxa"/>
        <w:tblLook w:val="04A0" w:firstRow="1" w:lastRow="0" w:firstColumn="1" w:lastColumn="0" w:noHBand="0" w:noVBand="1"/>
        <w:tblPrChange w:id="35" w:author="Jim Dalton" w:date="2022-06-10T11:29:00Z">
          <w:tblPr>
            <w:tblStyle w:val="TableGrid"/>
            <w:tblW w:w="10792" w:type="dxa"/>
            <w:tblLook w:val="04A0" w:firstRow="1" w:lastRow="0" w:firstColumn="1" w:lastColumn="0" w:noHBand="0" w:noVBand="1"/>
          </w:tblPr>
        </w:tblPrChange>
      </w:tblPr>
      <w:tblGrid>
        <w:gridCol w:w="4394"/>
        <w:gridCol w:w="6605"/>
        <w:tblGridChange w:id="36">
          <w:tblGrid>
            <w:gridCol w:w="4312"/>
            <w:gridCol w:w="6480"/>
          </w:tblGrid>
        </w:tblGridChange>
      </w:tblGrid>
      <w:tr w:rsidR="00E16CD5" w:rsidRPr="00374953" w14:paraId="19F97E61" w14:textId="77777777" w:rsidTr="0060511D">
        <w:trPr>
          <w:trHeight w:val="326"/>
        </w:trPr>
        <w:tc>
          <w:tcPr>
            <w:tcW w:w="4394" w:type="dxa"/>
            <w:tcPrChange w:id="37" w:author="Jim Dalton" w:date="2022-06-10T11:29:00Z">
              <w:tcPr>
                <w:tcW w:w="4312" w:type="dxa"/>
              </w:tcPr>
            </w:tcPrChange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605" w:type="dxa"/>
            <w:tcPrChange w:id="38" w:author="Jim Dalton" w:date="2022-06-10T11:29:00Z">
              <w:tcPr>
                <w:tcW w:w="6480" w:type="dxa"/>
              </w:tcPr>
            </w:tcPrChange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0511D">
        <w:trPr>
          <w:trHeight w:val="385"/>
        </w:trPr>
        <w:tc>
          <w:tcPr>
            <w:tcW w:w="4394" w:type="dxa"/>
            <w:tcPrChange w:id="39" w:author="Jim Dalton" w:date="2022-06-10T11:29:00Z">
              <w:tcPr>
                <w:tcW w:w="4312" w:type="dxa"/>
              </w:tcPr>
            </w:tcPrChange>
          </w:tcPr>
          <w:p w14:paraId="13720E55" w14:textId="7E299399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40" w:author="Jim Dalton" w:date="2022-06-10T11:24:00Z">
              <w:r>
                <w:rPr>
                  <w:rFonts w:asciiTheme="minorHAnsi" w:hAnsiTheme="minorHAnsi" w:cstheme="minorHAnsi"/>
                  <w:sz w:val="28"/>
                  <w:szCs w:val="28"/>
                </w:rPr>
                <w:t>2019/2020 and 2020</w:t>
              </w:r>
            </w:ins>
            <w:ins w:id="41" w:author="Jim Dalton" w:date="2022-06-10T11:25:00Z">
              <w:r>
                <w:rPr>
                  <w:rFonts w:asciiTheme="minorHAnsi" w:hAnsiTheme="minorHAnsi" w:cstheme="minorHAnsi"/>
                  <w:sz w:val="28"/>
                  <w:szCs w:val="28"/>
                </w:rPr>
                <w:t>/2021 Audits</w:t>
              </w:r>
            </w:ins>
          </w:p>
        </w:tc>
        <w:tc>
          <w:tcPr>
            <w:tcW w:w="6605" w:type="dxa"/>
            <w:tcPrChange w:id="42" w:author="Jim Dalton" w:date="2022-06-10T11:29:00Z">
              <w:tcPr>
                <w:tcW w:w="6480" w:type="dxa"/>
              </w:tcPr>
            </w:tcPrChange>
          </w:tcPr>
          <w:p w14:paraId="199C841C" w14:textId="6BBA55FF" w:rsidR="0060511D" w:rsidRPr="00374953" w:rsidRDefault="0060511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43" w:author="Jim Dalton" w:date="2022-06-10T11:25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A</w:t>
              </w:r>
            </w:ins>
          </w:p>
        </w:tc>
      </w:tr>
      <w:tr w:rsidR="00E16CD5" w:rsidRPr="00374953" w14:paraId="3D335EEC" w14:textId="77777777" w:rsidTr="0060511D">
        <w:trPr>
          <w:trHeight w:val="385"/>
        </w:trPr>
        <w:tc>
          <w:tcPr>
            <w:tcW w:w="4394" w:type="dxa"/>
            <w:tcPrChange w:id="44" w:author="Jim Dalton" w:date="2022-06-10T11:29:00Z">
              <w:tcPr>
                <w:tcW w:w="4312" w:type="dxa"/>
              </w:tcPr>
            </w:tcPrChange>
          </w:tcPr>
          <w:p w14:paraId="198FD09B" w14:textId="55EF4AA9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45" w:author="Jim Dalton" w:date="2022-06-10T11:25:00Z">
              <w:r>
                <w:rPr>
                  <w:rFonts w:asciiTheme="minorHAnsi" w:hAnsiTheme="minorHAnsi" w:cstheme="minorHAnsi"/>
                  <w:sz w:val="28"/>
                  <w:szCs w:val="28"/>
                </w:rPr>
                <w:t>Certificate of Authority – Damar</w:t>
              </w:r>
            </w:ins>
          </w:p>
        </w:tc>
        <w:tc>
          <w:tcPr>
            <w:tcW w:w="6605" w:type="dxa"/>
            <w:tcPrChange w:id="46" w:author="Jim Dalton" w:date="2022-06-10T11:29:00Z">
              <w:tcPr>
                <w:tcW w:w="6480" w:type="dxa"/>
              </w:tcPr>
            </w:tcPrChange>
          </w:tcPr>
          <w:p w14:paraId="3D428D4C" w14:textId="5A57256D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47" w:author="Jim Dalton" w:date="2022-06-10T11:25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B</w:t>
              </w:r>
            </w:ins>
          </w:p>
        </w:tc>
      </w:tr>
      <w:tr w:rsidR="00E16CD5" w:rsidRPr="00374953" w14:paraId="35E70441" w14:textId="77777777" w:rsidTr="0060511D">
        <w:trPr>
          <w:trHeight w:val="385"/>
        </w:trPr>
        <w:tc>
          <w:tcPr>
            <w:tcW w:w="4394" w:type="dxa"/>
            <w:tcPrChange w:id="48" w:author="Jim Dalton" w:date="2022-06-10T11:29:00Z">
              <w:tcPr>
                <w:tcW w:w="4312" w:type="dxa"/>
              </w:tcPr>
            </w:tcPrChange>
          </w:tcPr>
          <w:p w14:paraId="76CD540E" w14:textId="2E942BDD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49" w:author="Jim Dalton" w:date="2022-06-10T11:27:00Z">
              <w:r>
                <w:rPr>
                  <w:rFonts w:asciiTheme="minorHAnsi" w:hAnsiTheme="minorHAnsi" w:cstheme="minorHAnsi"/>
                  <w:sz w:val="28"/>
                  <w:szCs w:val="28"/>
                </w:rPr>
                <w:t>Vita/Resume – Executive Staff</w:t>
              </w:r>
            </w:ins>
          </w:p>
        </w:tc>
        <w:tc>
          <w:tcPr>
            <w:tcW w:w="6605" w:type="dxa"/>
            <w:tcPrChange w:id="50" w:author="Jim Dalton" w:date="2022-06-10T11:29:00Z">
              <w:tcPr>
                <w:tcW w:w="6480" w:type="dxa"/>
              </w:tcPr>
            </w:tcPrChange>
          </w:tcPr>
          <w:p w14:paraId="3E1E9280" w14:textId="2A74A2CB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51" w:author="Jim Dalton" w:date="2022-06-10T11:27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C</w:t>
              </w:r>
            </w:ins>
          </w:p>
        </w:tc>
      </w:tr>
      <w:tr w:rsidR="00E16CD5" w:rsidRPr="00374953" w14:paraId="2FAEA941" w14:textId="77777777" w:rsidTr="0060511D">
        <w:trPr>
          <w:trHeight w:val="385"/>
        </w:trPr>
        <w:tc>
          <w:tcPr>
            <w:tcW w:w="4394" w:type="dxa"/>
            <w:tcPrChange w:id="52" w:author="Jim Dalton" w:date="2022-06-10T11:29:00Z">
              <w:tcPr>
                <w:tcW w:w="4312" w:type="dxa"/>
              </w:tcPr>
            </w:tcPrChange>
          </w:tcPr>
          <w:p w14:paraId="7A9AFD96" w14:textId="474EF3DD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53" w:author="Jim Dalton" w:date="2022-06-10T11:27:00Z">
              <w:r>
                <w:rPr>
                  <w:rFonts w:asciiTheme="minorHAnsi" w:hAnsiTheme="minorHAnsi" w:cstheme="minorHAnsi"/>
                  <w:sz w:val="28"/>
                  <w:szCs w:val="28"/>
                </w:rPr>
                <w:t>Damar Board of Directors</w:t>
              </w:r>
            </w:ins>
          </w:p>
        </w:tc>
        <w:tc>
          <w:tcPr>
            <w:tcW w:w="6605" w:type="dxa"/>
            <w:tcPrChange w:id="54" w:author="Jim Dalton" w:date="2022-06-10T11:29:00Z">
              <w:tcPr>
                <w:tcW w:w="6480" w:type="dxa"/>
              </w:tcPr>
            </w:tcPrChange>
          </w:tcPr>
          <w:p w14:paraId="26FF6ABD" w14:textId="39094520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55" w:author="Jim Dalton" w:date="2022-06-10T11:27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D</w:t>
              </w:r>
            </w:ins>
          </w:p>
        </w:tc>
      </w:tr>
      <w:tr w:rsidR="00E16CD5" w:rsidRPr="00374953" w14:paraId="298CB5E8" w14:textId="77777777" w:rsidTr="0060511D">
        <w:trPr>
          <w:trHeight w:val="385"/>
        </w:trPr>
        <w:tc>
          <w:tcPr>
            <w:tcW w:w="4394" w:type="dxa"/>
            <w:tcPrChange w:id="56" w:author="Jim Dalton" w:date="2022-06-10T11:29:00Z">
              <w:tcPr>
                <w:tcW w:w="4312" w:type="dxa"/>
              </w:tcPr>
            </w:tcPrChange>
          </w:tcPr>
          <w:p w14:paraId="5A9FFF39" w14:textId="4710580E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57" w:author="Jim Dalton" w:date="2022-06-10T11:27:00Z">
              <w:r>
                <w:rPr>
                  <w:rFonts w:asciiTheme="minorHAnsi" w:hAnsiTheme="minorHAnsi" w:cstheme="minorHAnsi"/>
                  <w:sz w:val="28"/>
                  <w:szCs w:val="28"/>
                </w:rPr>
                <w:t>2020 Annual Report</w:t>
              </w:r>
            </w:ins>
          </w:p>
        </w:tc>
        <w:tc>
          <w:tcPr>
            <w:tcW w:w="6605" w:type="dxa"/>
            <w:tcPrChange w:id="58" w:author="Jim Dalton" w:date="2022-06-10T11:29:00Z">
              <w:tcPr>
                <w:tcW w:w="6480" w:type="dxa"/>
              </w:tcPr>
            </w:tcPrChange>
          </w:tcPr>
          <w:p w14:paraId="470F1B07" w14:textId="7C0C90DF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59" w:author="Jim Dalton" w:date="2022-06-10T11:27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E</w:t>
              </w:r>
            </w:ins>
          </w:p>
        </w:tc>
      </w:tr>
      <w:tr w:rsidR="00E16CD5" w:rsidRPr="00374953" w14:paraId="427D87EF" w14:textId="77777777" w:rsidTr="0060511D">
        <w:trPr>
          <w:trHeight w:val="385"/>
        </w:trPr>
        <w:tc>
          <w:tcPr>
            <w:tcW w:w="4394" w:type="dxa"/>
            <w:tcPrChange w:id="60" w:author="Jim Dalton" w:date="2022-06-10T11:29:00Z">
              <w:tcPr>
                <w:tcW w:w="4312" w:type="dxa"/>
              </w:tcPr>
            </w:tcPrChange>
          </w:tcPr>
          <w:p w14:paraId="162B615F" w14:textId="6DBD2AD5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61" w:author="Jim Dalton" w:date="2022-06-10T11:27:00Z">
              <w:r>
                <w:rPr>
                  <w:rFonts w:asciiTheme="minorHAnsi" w:hAnsiTheme="minorHAnsi" w:cstheme="minorHAnsi"/>
                  <w:sz w:val="28"/>
                  <w:szCs w:val="28"/>
                </w:rPr>
                <w:t>2021 Annual Report</w:t>
              </w:r>
            </w:ins>
          </w:p>
        </w:tc>
        <w:tc>
          <w:tcPr>
            <w:tcW w:w="6605" w:type="dxa"/>
            <w:tcPrChange w:id="62" w:author="Jim Dalton" w:date="2022-06-10T11:29:00Z">
              <w:tcPr>
                <w:tcW w:w="6480" w:type="dxa"/>
              </w:tcPr>
            </w:tcPrChange>
          </w:tcPr>
          <w:p w14:paraId="1943360E" w14:textId="7076F257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63" w:author="Jim Dalton" w:date="2022-06-10T11:28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F</w:t>
              </w:r>
            </w:ins>
          </w:p>
        </w:tc>
      </w:tr>
      <w:tr w:rsidR="00E16CD5" w:rsidRPr="00374953" w14:paraId="3F6B9FE6" w14:textId="77777777" w:rsidTr="0060511D">
        <w:trPr>
          <w:trHeight w:val="385"/>
        </w:trPr>
        <w:tc>
          <w:tcPr>
            <w:tcW w:w="4394" w:type="dxa"/>
            <w:tcPrChange w:id="64" w:author="Jim Dalton" w:date="2022-06-10T11:29:00Z">
              <w:tcPr>
                <w:tcW w:w="4312" w:type="dxa"/>
              </w:tcPr>
            </w:tcPrChange>
          </w:tcPr>
          <w:p w14:paraId="64D4B549" w14:textId="5C48788F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65" w:author="Jim Dalton" w:date="2022-06-10T11:28:00Z">
              <w:r>
                <w:rPr>
                  <w:rFonts w:asciiTheme="minorHAnsi" w:hAnsiTheme="minorHAnsi" w:cstheme="minorHAnsi"/>
                  <w:sz w:val="28"/>
                  <w:szCs w:val="28"/>
                </w:rPr>
                <w:t>Organizational Chart</w:t>
              </w:r>
            </w:ins>
          </w:p>
        </w:tc>
        <w:tc>
          <w:tcPr>
            <w:tcW w:w="6605" w:type="dxa"/>
            <w:tcPrChange w:id="66" w:author="Jim Dalton" w:date="2022-06-10T11:29:00Z">
              <w:tcPr>
                <w:tcW w:w="6480" w:type="dxa"/>
              </w:tcPr>
            </w:tcPrChange>
          </w:tcPr>
          <w:p w14:paraId="4F3BAD13" w14:textId="1A982E19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67" w:author="Jim Dalton" w:date="2022-06-10T11:28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G</w:t>
              </w:r>
            </w:ins>
          </w:p>
        </w:tc>
      </w:tr>
      <w:tr w:rsidR="00E16CD5" w:rsidRPr="00374953" w14:paraId="253DACDB" w14:textId="77777777" w:rsidTr="0060511D">
        <w:trPr>
          <w:trHeight w:val="385"/>
        </w:trPr>
        <w:tc>
          <w:tcPr>
            <w:tcW w:w="4394" w:type="dxa"/>
            <w:tcPrChange w:id="68" w:author="Jim Dalton" w:date="2022-06-10T11:29:00Z">
              <w:tcPr>
                <w:tcW w:w="4312" w:type="dxa"/>
              </w:tcPr>
            </w:tcPrChange>
          </w:tcPr>
          <w:p w14:paraId="1EE206E9" w14:textId="68BF303F" w:rsidR="00E16CD5" w:rsidRPr="00374953" w:rsidRDefault="0060511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69" w:author="Jim Dalton" w:date="2022-06-10T11:28:00Z">
              <w:r>
                <w:rPr>
                  <w:rFonts w:asciiTheme="minorHAnsi" w:hAnsiTheme="minorHAnsi" w:cstheme="minorHAnsi"/>
                  <w:sz w:val="28"/>
                  <w:szCs w:val="28"/>
                </w:rPr>
                <w:t>Damar Foundation Board Members</w:t>
              </w:r>
            </w:ins>
          </w:p>
        </w:tc>
        <w:tc>
          <w:tcPr>
            <w:tcW w:w="6605" w:type="dxa"/>
            <w:tcPrChange w:id="70" w:author="Jim Dalton" w:date="2022-06-10T11:29:00Z">
              <w:tcPr>
                <w:tcW w:w="6480" w:type="dxa"/>
              </w:tcPr>
            </w:tcPrChange>
          </w:tcPr>
          <w:p w14:paraId="602FCFA4" w14:textId="17DE28D8" w:rsidR="0060511D" w:rsidRPr="00374953" w:rsidRDefault="0060511D" w:rsidP="0060511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H</w:t>
            </w:r>
          </w:p>
        </w:tc>
      </w:tr>
    </w:tbl>
    <w:p w14:paraId="66425926" w14:textId="69318A1B" w:rsidR="00E16CD5" w:rsidRDefault="00E16CD5" w:rsidP="000E7011">
      <w:pPr>
        <w:widowControl/>
        <w:rPr>
          <w:ins w:id="71" w:author="Jim Dalton" w:date="2022-06-10T11:30:00Z"/>
          <w:rFonts w:asciiTheme="minorHAnsi" w:hAnsiTheme="minorHAnsi" w:cstheme="minorHAnsi"/>
          <w:sz w:val="28"/>
          <w:szCs w:val="28"/>
        </w:rPr>
      </w:pPr>
    </w:p>
    <w:p w14:paraId="2C8C1C7B" w14:textId="162D5907" w:rsidR="0060511D" w:rsidRDefault="0060511D" w:rsidP="000E7011">
      <w:pPr>
        <w:widowControl/>
        <w:rPr>
          <w:ins w:id="72" w:author="Jim Dalton" w:date="2022-06-10T11:30:00Z"/>
          <w:rFonts w:asciiTheme="minorHAnsi" w:hAnsiTheme="minorHAnsi" w:cstheme="minorHAnsi"/>
          <w:sz w:val="28"/>
          <w:szCs w:val="28"/>
        </w:rPr>
      </w:pPr>
    </w:p>
    <w:p w14:paraId="64BD19D0" w14:textId="45942A36" w:rsidR="0060511D" w:rsidRDefault="0060511D" w:rsidP="000E7011">
      <w:pPr>
        <w:widowControl/>
        <w:rPr>
          <w:ins w:id="73" w:author="Jim Dalton" w:date="2022-06-10T11:30:00Z"/>
          <w:rFonts w:asciiTheme="minorHAnsi" w:hAnsiTheme="minorHAnsi" w:cstheme="minorHAnsi"/>
          <w:sz w:val="28"/>
          <w:szCs w:val="28"/>
        </w:rPr>
      </w:pPr>
    </w:p>
    <w:p w14:paraId="687D99AC" w14:textId="77777777" w:rsidR="0060511D" w:rsidRPr="00374953" w:rsidRDefault="0060511D" w:rsidP="0060511D">
      <w:pPr>
        <w:widowControl/>
        <w:rPr>
          <w:ins w:id="74" w:author="Jim Dalton" w:date="2022-06-10T11:30:00Z"/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915" w:type="dxa"/>
        <w:tblLook w:val="04A0" w:firstRow="1" w:lastRow="0" w:firstColumn="1" w:lastColumn="0" w:noHBand="0" w:noVBand="1"/>
        <w:tblPrChange w:id="75" w:author="Jim Dalton" w:date="2022-06-14T17:06:00Z">
          <w:tblPr>
            <w:tblStyle w:val="TableGrid"/>
            <w:tblW w:w="10999" w:type="dxa"/>
            <w:tblLook w:val="04A0" w:firstRow="1" w:lastRow="0" w:firstColumn="1" w:lastColumn="0" w:noHBand="0" w:noVBand="1"/>
          </w:tblPr>
        </w:tblPrChange>
      </w:tblPr>
      <w:tblGrid>
        <w:gridCol w:w="4361"/>
        <w:gridCol w:w="6554"/>
        <w:tblGridChange w:id="76">
          <w:tblGrid>
            <w:gridCol w:w="4361"/>
            <w:gridCol w:w="33"/>
            <w:gridCol w:w="6521"/>
            <w:gridCol w:w="84"/>
          </w:tblGrid>
        </w:tblGridChange>
      </w:tblGrid>
      <w:tr w:rsidR="0060511D" w:rsidRPr="00374953" w14:paraId="50272F9E" w14:textId="77777777" w:rsidTr="006E0A1A">
        <w:trPr>
          <w:trHeight w:val="361"/>
          <w:ins w:id="77" w:author="Jim Dalton" w:date="2022-06-10T11:30:00Z"/>
          <w:trPrChange w:id="78" w:author="Jim Dalton" w:date="2022-06-14T17:06:00Z">
            <w:trPr>
              <w:trHeight w:val="326"/>
            </w:trPr>
          </w:trPrChange>
        </w:trPr>
        <w:tc>
          <w:tcPr>
            <w:tcW w:w="4361" w:type="dxa"/>
            <w:tcPrChange w:id="79" w:author="Jim Dalton" w:date="2022-06-14T17:06:00Z">
              <w:tcPr>
                <w:tcW w:w="4394" w:type="dxa"/>
                <w:gridSpan w:val="2"/>
              </w:tcPr>
            </w:tcPrChange>
          </w:tcPr>
          <w:p w14:paraId="357D5266" w14:textId="77777777" w:rsidR="0060511D" w:rsidRPr="00374953" w:rsidRDefault="0060511D" w:rsidP="007742B7">
            <w:pPr>
              <w:widowControl/>
              <w:jc w:val="center"/>
              <w:rPr>
                <w:ins w:id="80" w:author="Jim Dalton" w:date="2022-06-10T11:30:00Z"/>
                <w:rFonts w:asciiTheme="minorHAnsi" w:hAnsiTheme="minorHAnsi" w:cstheme="minorHAnsi"/>
                <w:b/>
                <w:bCs/>
                <w:szCs w:val="24"/>
              </w:rPr>
            </w:pPr>
            <w:ins w:id="81" w:author="Jim Dalton" w:date="2022-06-10T11:30:00Z">
              <w:r>
                <w:rPr>
                  <w:rFonts w:asciiTheme="minorHAnsi" w:hAnsiTheme="minorHAnsi" w:cstheme="minorHAnsi"/>
                  <w:b/>
                  <w:bCs/>
                  <w:szCs w:val="24"/>
                </w:rPr>
                <w:t>Filename</w:t>
              </w:r>
            </w:ins>
          </w:p>
        </w:tc>
        <w:tc>
          <w:tcPr>
            <w:tcW w:w="6554" w:type="dxa"/>
            <w:tcPrChange w:id="82" w:author="Jim Dalton" w:date="2022-06-14T17:06:00Z">
              <w:tcPr>
                <w:tcW w:w="6605" w:type="dxa"/>
                <w:gridSpan w:val="2"/>
              </w:tcPr>
            </w:tcPrChange>
          </w:tcPr>
          <w:p w14:paraId="23CED0A6" w14:textId="77777777" w:rsidR="0060511D" w:rsidRPr="00374953" w:rsidRDefault="0060511D" w:rsidP="007742B7">
            <w:pPr>
              <w:widowControl/>
              <w:jc w:val="center"/>
              <w:rPr>
                <w:ins w:id="83" w:author="Jim Dalton" w:date="2022-06-10T11:30:00Z"/>
                <w:rFonts w:asciiTheme="minorHAnsi" w:hAnsiTheme="minorHAnsi" w:cstheme="minorHAnsi"/>
                <w:b/>
                <w:bCs/>
                <w:szCs w:val="24"/>
              </w:rPr>
            </w:pPr>
            <w:ins w:id="84" w:author="Jim Dalton" w:date="2022-06-10T11:30:00Z">
              <w:r>
                <w:rPr>
                  <w:rFonts w:asciiTheme="minorHAnsi" w:hAnsiTheme="minorHAnsi" w:cstheme="minorHAnsi"/>
                  <w:b/>
                  <w:bCs/>
                  <w:szCs w:val="24"/>
                </w:rPr>
                <w:t>RFP Attachment Reference</w:t>
              </w:r>
            </w:ins>
          </w:p>
        </w:tc>
      </w:tr>
      <w:tr w:rsidR="0060511D" w:rsidRPr="00374953" w14:paraId="61D6AE8B" w14:textId="77777777" w:rsidTr="006E0A1A">
        <w:trPr>
          <w:trHeight w:val="427"/>
          <w:ins w:id="85" w:author="Jim Dalton" w:date="2022-06-10T11:30:00Z"/>
          <w:trPrChange w:id="86" w:author="Jim Dalton" w:date="2022-06-14T17:06:00Z">
            <w:trPr>
              <w:trHeight w:val="385"/>
            </w:trPr>
          </w:trPrChange>
        </w:trPr>
        <w:tc>
          <w:tcPr>
            <w:tcW w:w="4361" w:type="dxa"/>
            <w:tcPrChange w:id="87" w:author="Jim Dalton" w:date="2022-06-14T17:06:00Z">
              <w:tcPr>
                <w:tcW w:w="4394" w:type="dxa"/>
                <w:gridSpan w:val="2"/>
              </w:tcPr>
            </w:tcPrChange>
          </w:tcPr>
          <w:p w14:paraId="0A5AACE6" w14:textId="68AA3A3F" w:rsidR="0060511D" w:rsidRPr="00374953" w:rsidRDefault="0060511D" w:rsidP="007742B7">
            <w:pPr>
              <w:widowControl/>
              <w:rPr>
                <w:ins w:id="88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89" w:author="Jim Dalton" w:date="2022-06-10T11:30:00Z">
              <w:r>
                <w:rPr>
                  <w:rFonts w:asciiTheme="minorHAnsi" w:hAnsiTheme="minorHAnsi" w:cstheme="minorHAnsi"/>
                  <w:sz w:val="28"/>
                  <w:szCs w:val="28"/>
                </w:rPr>
                <w:t>Damar Charter Academy Board</w:t>
              </w:r>
            </w:ins>
          </w:p>
        </w:tc>
        <w:tc>
          <w:tcPr>
            <w:tcW w:w="6554" w:type="dxa"/>
            <w:tcPrChange w:id="90" w:author="Jim Dalton" w:date="2022-06-14T17:06:00Z">
              <w:tcPr>
                <w:tcW w:w="6605" w:type="dxa"/>
                <w:gridSpan w:val="2"/>
              </w:tcPr>
            </w:tcPrChange>
          </w:tcPr>
          <w:p w14:paraId="53A7A7A1" w14:textId="5555B09E" w:rsidR="006E0A1A" w:rsidRPr="00374953" w:rsidRDefault="0060511D">
            <w:pPr>
              <w:widowControl/>
              <w:rPr>
                <w:ins w:id="91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92" w:author="Jim Dalton" w:date="2022-06-10T11:30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I</w:t>
              </w:r>
            </w:ins>
          </w:p>
        </w:tc>
      </w:tr>
      <w:tr w:rsidR="0060511D" w:rsidRPr="00374953" w14:paraId="3A6E9F2F" w14:textId="77777777" w:rsidTr="006E0A1A">
        <w:trPr>
          <w:trHeight w:val="427"/>
          <w:ins w:id="93" w:author="Jim Dalton" w:date="2022-06-10T11:30:00Z"/>
          <w:trPrChange w:id="94" w:author="Jim Dalton" w:date="2022-06-14T17:06:00Z">
            <w:trPr>
              <w:trHeight w:val="385"/>
            </w:trPr>
          </w:trPrChange>
        </w:trPr>
        <w:tc>
          <w:tcPr>
            <w:tcW w:w="4361" w:type="dxa"/>
            <w:tcPrChange w:id="95" w:author="Jim Dalton" w:date="2022-06-14T17:06:00Z">
              <w:tcPr>
                <w:tcW w:w="4394" w:type="dxa"/>
                <w:gridSpan w:val="2"/>
              </w:tcPr>
            </w:tcPrChange>
          </w:tcPr>
          <w:p w14:paraId="03F2E949" w14:textId="295B3873" w:rsidR="0060511D" w:rsidRPr="00374953" w:rsidRDefault="0060511D" w:rsidP="007742B7">
            <w:pPr>
              <w:widowControl/>
              <w:rPr>
                <w:ins w:id="96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97" w:author="Jim Dalton" w:date="2022-06-10T11:31:00Z">
              <w:r>
                <w:rPr>
                  <w:rFonts w:asciiTheme="minorHAnsi" w:hAnsiTheme="minorHAnsi" w:cstheme="minorHAnsi"/>
                  <w:sz w:val="28"/>
                  <w:szCs w:val="28"/>
                </w:rPr>
                <w:t>Board Expectations and COI Form</w:t>
              </w:r>
            </w:ins>
          </w:p>
        </w:tc>
        <w:tc>
          <w:tcPr>
            <w:tcW w:w="6554" w:type="dxa"/>
            <w:tcPrChange w:id="98" w:author="Jim Dalton" w:date="2022-06-14T17:06:00Z">
              <w:tcPr>
                <w:tcW w:w="6605" w:type="dxa"/>
                <w:gridSpan w:val="2"/>
              </w:tcPr>
            </w:tcPrChange>
          </w:tcPr>
          <w:p w14:paraId="18EC4062" w14:textId="04EABACA" w:rsidR="0060511D" w:rsidRPr="00374953" w:rsidRDefault="0060511D" w:rsidP="007742B7">
            <w:pPr>
              <w:widowControl/>
              <w:rPr>
                <w:ins w:id="99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00" w:author="Jim Dalton" w:date="2022-06-10T11:30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Attachment </w:t>
              </w:r>
            </w:ins>
            <w:ins w:id="101" w:author="Jim Dalton" w:date="2022-06-10T11:31:00Z">
              <w:r>
                <w:rPr>
                  <w:rFonts w:asciiTheme="minorHAnsi" w:hAnsiTheme="minorHAnsi" w:cstheme="minorHAnsi"/>
                  <w:sz w:val="28"/>
                  <w:szCs w:val="28"/>
                </w:rPr>
                <w:t>J</w:t>
              </w:r>
            </w:ins>
          </w:p>
        </w:tc>
      </w:tr>
      <w:tr w:rsidR="0060511D" w:rsidRPr="00374953" w14:paraId="17B9C073" w14:textId="77777777" w:rsidTr="006E0A1A">
        <w:trPr>
          <w:trHeight w:val="427"/>
          <w:ins w:id="102" w:author="Jim Dalton" w:date="2022-06-10T11:30:00Z"/>
          <w:trPrChange w:id="103" w:author="Jim Dalton" w:date="2022-06-14T17:06:00Z">
            <w:trPr>
              <w:trHeight w:val="385"/>
            </w:trPr>
          </w:trPrChange>
        </w:trPr>
        <w:tc>
          <w:tcPr>
            <w:tcW w:w="4361" w:type="dxa"/>
            <w:tcPrChange w:id="104" w:author="Jim Dalton" w:date="2022-06-14T17:06:00Z">
              <w:tcPr>
                <w:tcW w:w="4394" w:type="dxa"/>
                <w:gridSpan w:val="2"/>
              </w:tcPr>
            </w:tcPrChange>
          </w:tcPr>
          <w:p w14:paraId="40DD8EAA" w14:textId="1ED85211" w:rsidR="0060511D" w:rsidRPr="00374953" w:rsidRDefault="0060511D" w:rsidP="007742B7">
            <w:pPr>
              <w:widowControl/>
              <w:rPr>
                <w:ins w:id="105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06" w:author="Jim Dalton" w:date="2022-06-10T11:31:00Z">
              <w:r>
                <w:rPr>
                  <w:rFonts w:asciiTheme="minorHAnsi" w:hAnsiTheme="minorHAnsi" w:cstheme="minorHAnsi"/>
                  <w:sz w:val="28"/>
                  <w:szCs w:val="28"/>
                </w:rPr>
                <w:t>Board Commit</w:t>
              </w:r>
            </w:ins>
            <w:ins w:id="107" w:author="Jim Dalton" w:date="2022-06-10T11:32:00Z">
              <w:r>
                <w:rPr>
                  <w:rFonts w:asciiTheme="minorHAnsi" w:hAnsiTheme="minorHAnsi" w:cstheme="minorHAnsi"/>
                  <w:sz w:val="28"/>
                  <w:szCs w:val="28"/>
                </w:rPr>
                <w:t>tees – Descriptions</w:t>
              </w:r>
            </w:ins>
          </w:p>
        </w:tc>
        <w:tc>
          <w:tcPr>
            <w:tcW w:w="6554" w:type="dxa"/>
            <w:tcPrChange w:id="108" w:author="Jim Dalton" w:date="2022-06-14T17:06:00Z">
              <w:tcPr>
                <w:tcW w:w="6605" w:type="dxa"/>
                <w:gridSpan w:val="2"/>
              </w:tcPr>
            </w:tcPrChange>
          </w:tcPr>
          <w:p w14:paraId="0EB6D944" w14:textId="499F3B6D" w:rsidR="0060511D" w:rsidRPr="00374953" w:rsidRDefault="0060511D" w:rsidP="007742B7">
            <w:pPr>
              <w:widowControl/>
              <w:rPr>
                <w:ins w:id="109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10" w:author="Jim Dalton" w:date="2022-06-10T11:30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Attachment </w:t>
              </w:r>
            </w:ins>
            <w:ins w:id="111" w:author="Jim Dalton" w:date="2022-06-10T11:31:00Z">
              <w:r>
                <w:rPr>
                  <w:rFonts w:asciiTheme="minorHAnsi" w:hAnsiTheme="minorHAnsi" w:cstheme="minorHAnsi"/>
                  <w:sz w:val="28"/>
                  <w:szCs w:val="28"/>
                </w:rPr>
                <w:t>K</w:t>
              </w:r>
            </w:ins>
          </w:p>
        </w:tc>
      </w:tr>
      <w:tr w:rsidR="0060511D" w:rsidRPr="00374953" w14:paraId="6E4E2D2A" w14:textId="77777777" w:rsidTr="006E0A1A">
        <w:trPr>
          <w:trHeight w:val="427"/>
          <w:ins w:id="112" w:author="Jim Dalton" w:date="2022-06-10T11:30:00Z"/>
          <w:trPrChange w:id="113" w:author="Jim Dalton" w:date="2022-06-14T17:06:00Z">
            <w:trPr>
              <w:trHeight w:val="385"/>
            </w:trPr>
          </w:trPrChange>
        </w:trPr>
        <w:tc>
          <w:tcPr>
            <w:tcW w:w="4361" w:type="dxa"/>
            <w:tcPrChange w:id="114" w:author="Jim Dalton" w:date="2022-06-14T17:06:00Z">
              <w:tcPr>
                <w:tcW w:w="4394" w:type="dxa"/>
                <w:gridSpan w:val="2"/>
              </w:tcPr>
            </w:tcPrChange>
          </w:tcPr>
          <w:p w14:paraId="4C18BED6" w14:textId="2B3E2E30" w:rsidR="0060511D" w:rsidRPr="00374953" w:rsidRDefault="0060511D" w:rsidP="007742B7">
            <w:pPr>
              <w:widowControl/>
              <w:rPr>
                <w:ins w:id="115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16" w:author="Jim Dalton" w:date="2022-06-10T11:32:00Z">
              <w:r>
                <w:rPr>
                  <w:rFonts w:asciiTheme="minorHAnsi" w:hAnsiTheme="minorHAnsi" w:cstheme="minorHAnsi"/>
                  <w:sz w:val="28"/>
                  <w:szCs w:val="28"/>
                </w:rPr>
                <w:t>Secretary of State Status</w:t>
              </w:r>
            </w:ins>
          </w:p>
        </w:tc>
        <w:tc>
          <w:tcPr>
            <w:tcW w:w="6554" w:type="dxa"/>
            <w:tcPrChange w:id="117" w:author="Jim Dalton" w:date="2022-06-14T17:06:00Z">
              <w:tcPr>
                <w:tcW w:w="6605" w:type="dxa"/>
                <w:gridSpan w:val="2"/>
              </w:tcPr>
            </w:tcPrChange>
          </w:tcPr>
          <w:p w14:paraId="6C5E0762" w14:textId="2E7EFB3F" w:rsidR="0060511D" w:rsidRPr="00374953" w:rsidRDefault="0060511D" w:rsidP="007742B7">
            <w:pPr>
              <w:widowControl/>
              <w:rPr>
                <w:ins w:id="118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19" w:author="Jim Dalton" w:date="2022-06-10T11:30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Attachment </w:t>
              </w:r>
            </w:ins>
            <w:ins w:id="120" w:author="Jim Dalton" w:date="2022-06-10T11:31:00Z">
              <w:r>
                <w:rPr>
                  <w:rFonts w:asciiTheme="minorHAnsi" w:hAnsiTheme="minorHAnsi" w:cstheme="minorHAnsi"/>
                  <w:sz w:val="28"/>
                  <w:szCs w:val="28"/>
                </w:rPr>
                <w:t>L</w:t>
              </w:r>
            </w:ins>
          </w:p>
        </w:tc>
      </w:tr>
      <w:tr w:rsidR="0060511D" w:rsidRPr="00374953" w14:paraId="5177967B" w14:textId="77777777" w:rsidTr="006E0A1A">
        <w:trPr>
          <w:trHeight w:val="427"/>
          <w:ins w:id="121" w:author="Jim Dalton" w:date="2022-06-10T11:30:00Z"/>
          <w:trPrChange w:id="122" w:author="Jim Dalton" w:date="2022-06-14T17:06:00Z">
            <w:trPr>
              <w:trHeight w:val="385"/>
            </w:trPr>
          </w:trPrChange>
        </w:trPr>
        <w:tc>
          <w:tcPr>
            <w:tcW w:w="4361" w:type="dxa"/>
            <w:tcPrChange w:id="123" w:author="Jim Dalton" w:date="2022-06-14T17:06:00Z">
              <w:tcPr>
                <w:tcW w:w="4394" w:type="dxa"/>
                <w:gridSpan w:val="2"/>
              </w:tcPr>
            </w:tcPrChange>
          </w:tcPr>
          <w:p w14:paraId="48279A1F" w14:textId="1122EB34" w:rsidR="0060511D" w:rsidRPr="00374953" w:rsidRDefault="0060511D" w:rsidP="007742B7">
            <w:pPr>
              <w:widowControl/>
              <w:rPr>
                <w:ins w:id="124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25" w:author="Jim Dalton" w:date="2022-06-10T11:32:00Z">
              <w:r>
                <w:rPr>
                  <w:rFonts w:asciiTheme="minorHAnsi" w:hAnsiTheme="minorHAnsi" w:cstheme="minorHAnsi"/>
                  <w:sz w:val="28"/>
                  <w:szCs w:val="28"/>
                </w:rPr>
                <w:t>Damar By-Laws</w:t>
              </w:r>
            </w:ins>
          </w:p>
        </w:tc>
        <w:tc>
          <w:tcPr>
            <w:tcW w:w="6554" w:type="dxa"/>
            <w:tcPrChange w:id="126" w:author="Jim Dalton" w:date="2022-06-14T17:06:00Z">
              <w:tcPr>
                <w:tcW w:w="6605" w:type="dxa"/>
                <w:gridSpan w:val="2"/>
              </w:tcPr>
            </w:tcPrChange>
          </w:tcPr>
          <w:p w14:paraId="32506676" w14:textId="426B9DDA" w:rsidR="0060511D" w:rsidRPr="00374953" w:rsidRDefault="0060511D" w:rsidP="007742B7">
            <w:pPr>
              <w:widowControl/>
              <w:rPr>
                <w:ins w:id="127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28" w:author="Jim Dalton" w:date="2022-06-10T11:30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Attachment </w:t>
              </w:r>
            </w:ins>
            <w:ins w:id="129" w:author="Jim Dalton" w:date="2022-06-10T11:31:00Z">
              <w:r>
                <w:rPr>
                  <w:rFonts w:asciiTheme="minorHAnsi" w:hAnsiTheme="minorHAnsi" w:cstheme="minorHAnsi"/>
                  <w:sz w:val="28"/>
                  <w:szCs w:val="28"/>
                </w:rPr>
                <w:t>M</w:t>
              </w:r>
            </w:ins>
          </w:p>
        </w:tc>
      </w:tr>
      <w:tr w:rsidR="0060511D" w:rsidRPr="00374953" w14:paraId="048AA4AE" w14:textId="77777777" w:rsidTr="006E0A1A">
        <w:trPr>
          <w:trHeight w:val="427"/>
          <w:ins w:id="130" w:author="Jim Dalton" w:date="2022-06-10T11:30:00Z"/>
          <w:trPrChange w:id="131" w:author="Jim Dalton" w:date="2022-06-14T17:06:00Z">
            <w:trPr>
              <w:trHeight w:val="385"/>
            </w:trPr>
          </w:trPrChange>
        </w:trPr>
        <w:tc>
          <w:tcPr>
            <w:tcW w:w="4361" w:type="dxa"/>
            <w:tcPrChange w:id="132" w:author="Jim Dalton" w:date="2022-06-14T17:06:00Z">
              <w:tcPr>
                <w:tcW w:w="4394" w:type="dxa"/>
                <w:gridSpan w:val="2"/>
              </w:tcPr>
            </w:tcPrChange>
          </w:tcPr>
          <w:p w14:paraId="73D4CFD0" w14:textId="13799D07" w:rsidR="0060511D" w:rsidRPr="00374953" w:rsidRDefault="0060511D" w:rsidP="007742B7">
            <w:pPr>
              <w:widowControl/>
              <w:rPr>
                <w:ins w:id="133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34" w:author="Jim Dalton" w:date="2022-06-10T11:32:00Z">
              <w:r>
                <w:rPr>
                  <w:rFonts w:asciiTheme="minorHAnsi" w:hAnsiTheme="minorHAnsi" w:cstheme="minorHAnsi"/>
                  <w:sz w:val="28"/>
                  <w:szCs w:val="28"/>
                </w:rPr>
                <w:t>Disaster Recovery Plan</w:t>
              </w:r>
            </w:ins>
          </w:p>
        </w:tc>
        <w:tc>
          <w:tcPr>
            <w:tcW w:w="6554" w:type="dxa"/>
            <w:tcPrChange w:id="135" w:author="Jim Dalton" w:date="2022-06-14T17:06:00Z">
              <w:tcPr>
                <w:tcW w:w="6605" w:type="dxa"/>
                <w:gridSpan w:val="2"/>
              </w:tcPr>
            </w:tcPrChange>
          </w:tcPr>
          <w:p w14:paraId="46354451" w14:textId="55DDDC81" w:rsidR="0060511D" w:rsidRPr="00374953" w:rsidRDefault="0060511D" w:rsidP="007742B7">
            <w:pPr>
              <w:widowControl/>
              <w:rPr>
                <w:ins w:id="136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37" w:author="Jim Dalton" w:date="2022-06-10T11:30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Attachment </w:t>
              </w:r>
            </w:ins>
            <w:ins w:id="138" w:author="Jim Dalton" w:date="2022-06-10T11:31:00Z">
              <w:r>
                <w:rPr>
                  <w:rFonts w:asciiTheme="minorHAnsi" w:hAnsiTheme="minorHAnsi" w:cstheme="minorHAnsi"/>
                  <w:sz w:val="28"/>
                  <w:szCs w:val="28"/>
                </w:rPr>
                <w:t>N</w:t>
              </w:r>
            </w:ins>
          </w:p>
        </w:tc>
      </w:tr>
      <w:tr w:rsidR="0060511D" w:rsidRPr="00374953" w14:paraId="68572FDD" w14:textId="77777777" w:rsidTr="006E0A1A">
        <w:trPr>
          <w:trHeight w:val="427"/>
          <w:ins w:id="139" w:author="Jim Dalton" w:date="2022-06-10T11:30:00Z"/>
          <w:trPrChange w:id="140" w:author="Jim Dalton" w:date="2022-06-14T17:06:00Z">
            <w:trPr>
              <w:trHeight w:val="385"/>
            </w:trPr>
          </w:trPrChange>
        </w:trPr>
        <w:tc>
          <w:tcPr>
            <w:tcW w:w="4361" w:type="dxa"/>
            <w:tcPrChange w:id="141" w:author="Jim Dalton" w:date="2022-06-14T17:06:00Z">
              <w:tcPr>
                <w:tcW w:w="4394" w:type="dxa"/>
                <w:gridSpan w:val="2"/>
              </w:tcPr>
            </w:tcPrChange>
          </w:tcPr>
          <w:p w14:paraId="55DC651A" w14:textId="0F4E4127" w:rsidR="0060511D" w:rsidRPr="00374953" w:rsidRDefault="0060511D" w:rsidP="007742B7">
            <w:pPr>
              <w:widowControl/>
              <w:rPr>
                <w:ins w:id="142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43" w:author="Jim Dalton" w:date="2022-06-10T11:32:00Z">
              <w:r>
                <w:rPr>
                  <w:rFonts w:asciiTheme="minorHAnsi" w:hAnsiTheme="minorHAnsi" w:cstheme="minorHAnsi"/>
                  <w:sz w:val="28"/>
                  <w:szCs w:val="28"/>
                </w:rPr>
                <w:t>Te</w:t>
              </w:r>
            </w:ins>
            <w:ins w:id="144" w:author="Jim Dalton" w:date="2022-06-10T11:33:00Z">
              <w:r>
                <w:rPr>
                  <w:rFonts w:asciiTheme="minorHAnsi" w:hAnsiTheme="minorHAnsi" w:cstheme="minorHAnsi"/>
                  <w:sz w:val="28"/>
                  <w:szCs w:val="28"/>
                </w:rPr>
                <w:t>chnology Policy</w:t>
              </w:r>
            </w:ins>
          </w:p>
        </w:tc>
        <w:tc>
          <w:tcPr>
            <w:tcW w:w="6554" w:type="dxa"/>
            <w:tcPrChange w:id="145" w:author="Jim Dalton" w:date="2022-06-14T17:06:00Z">
              <w:tcPr>
                <w:tcW w:w="6605" w:type="dxa"/>
                <w:gridSpan w:val="2"/>
              </w:tcPr>
            </w:tcPrChange>
          </w:tcPr>
          <w:p w14:paraId="031F71A3" w14:textId="3DA29770" w:rsidR="0060511D" w:rsidRPr="00374953" w:rsidRDefault="0060511D" w:rsidP="007742B7">
            <w:pPr>
              <w:widowControl/>
              <w:rPr>
                <w:ins w:id="146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47" w:author="Jim Dalton" w:date="2022-06-10T11:30:00Z">
              <w:r>
                <w:rPr>
                  <w:rFonts w:asciiTheme="minorHAnsi" w:hAnsiTheme="minorHAnsi" w:cstheme="minorHAnsi"/>
                  <w:sz w:val="28"/>
                  <w:szCs w:val="28"/>
                </w:rPr>
                <w:t xml:space="preserve">Attachment </w:t>
              </w:r>
            </w:ins>
            <w:ins w:id="148" w:author="Jim Dalton" w:date="2022-06-10T11:31:00Z">
              <w:r>
                <w:rPr>
                  <w:rFonts w:asciiTheme="minorHAnsi" w:hAnsiTheme="minorHAnsi" w:cstheme="minorHAnsi"/>
                  <w:sz w:val="28"/>
                  <w:szCs w:val="28"/>
                </w:rPr>
                <w:t>O</w:t>
              </w:r>
            </w:ins>
          </w:p>
        </w:tc>
      </w:tr>
      <w:tr w:rsidR="0060511D" w:rsidRPr="00374953" w14:paraId="538DF64F" w14:textId="77777777" w:rsidTr="006E0A1A">
        <w:trPr>
          <w:trHeight w:val="427"/>
          <w:ins w:id="149" w:author="Jim Dalton" w:date="2022-06-10T11:30:00Z"/>
          <w:trPrChange w:id="150" w:author="Jim Dalton" w:date="2022-06-14T17:06:00Z">
            <w:trPr>
              <w:trHeight w:val="385"/>
            </w:trPr>
          </w:trPrChange>
        </w:trPr>
        <w:tc>
          <w:tcPr>
            <w:tcW w:w="4361" w:type="dxa"/>
            <w:tcPrChange w:id="151" w:author="Jim Dalton" w:date="2022-06-14T17:06:00Z">
              <w:tcPr>
                <w:tcW w:w="4394" w:type="dxa"/>
                <w:gridSpan w:val="2"/>
              </w:tcPr>
            </w:tcPrChange>
          </w:tcPr>
          <w:p w14:paraId="73D40D39" w14:textId="068B87E9" w:rsidR="0060511D" w:rsidRPr="00374953" w:rsidRDefault="00A863CC" w:rsidP="007742B7">
            <w:pPr>
              <w:widowControl/>
              <w:rPr>
                <w:ins w:id="152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53" w:author="Jim Dalton" w:date="2022-06-14T16:53:00Z">
              <w:r>
                <w:rPr>
                  <w:rFonts w:asciiTheme="minorHAnsi" w:hAnsiTheme="minorHAnsi" w:cstheme="minorHAnsi"/>
                  <w:sz w:val="28"/>
                  <w:szCs w:val="28"/>
                </w:rPr>
                <w:t>Sample Report</w:t>
              </w:r>
            </w:ins>
          </w:p>
        </w:tc>
        <w:tc>
          <w:tcPr>
            <w:tcW w:w="6554" w:type="dxa"/>
            <w:tcPrChange w:id="154" w:author="Jim Dalton" w:date="2022-06-14T17:06:00Z">
              <w:tcPr>
                <w:tcW w:w="6605" w:type="dxa"/>
                <w:gridSpan w:val="2"/>
              </w:tcPr>
            </w:tcPrChange>
          </w:tcPr>
          <w:p w14:paraId="290C2FAE" w14:textId="74843915" w:rsidR="006E0A1A" w:rsidRPr="00374953" w:rsidRDefault="00A863CC">
            <w:pPr>
              <w:widowControl/>
              <w:rPr>
                <w:ins w:id="155" w:author="Jim Dalton" w:date="2022-06-10T11:30:00Z"/>
                <w:rFonts w:asciiTheme="minorHAnsi" w:hAnsiTheme="minorHAnsi" w:cstheme="minorHAnsi"/>
                <w:sz w:val="28"/>
                <w:szCs w:val="28"/>
              </w:rPr>
            </w:pPr>
            <w:ins w:id="156" w:author="Jim Dalton" w:date="2022-06-14T16:53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P</w:t>
              </w:r>
            </w:ins>
          </w:p>
        </w:tc>
      </w:tr>
      <w:tr w:rsidR="006E0A1A" w:rsidRPr="00374953" w14:paraId="7326347F" w14:textId="77777777" w:rsidTr="006E0A1A">
        <w:trPr>
          <w:trHeight w:val="427"/>
          <w:ins w:id="157" w:author="Jim Dalton" w:date="2022-06-14T17:06:00Z"/>
        </w:trPr>
        <w:tc>
          <w:tcPr>
            <w:tcW w:w="4361" w:type="dxa"/>
          </w:tcPr>
          <w:p w14:paraId="3851D00E" w14:textId="6C4E279E" w:rsidR="006E0A1A" w:rsidRDefault="006E0A1A" w:rsidP="007742B7">
            <w:pPr>
              <w:widowControl/>
              <w:rPr>
                <w:ins w:id="158" w:author="Jim Dalton" w:date="2022-06-14T17:06:00Z"/>
                <w:rFonts w:asciiTheme="minorHAnsi" w:hAnsiTheme="minorHAnsi" w:cstheme="minorHAnsi"/>
                <w:sz w:val="28"/>
                <w:szCs w:val="28"/>
              </w:rPr>
            </w:pPr>
            <w:ins w:id="159" w:author="Jim Dalton" w:date="2022-06-14T17:07:00Z">
              <w:r>
                <w:rPr>
                  <w:rFonts w:asciiTheme="minorHAnsi" w:hAnsiTheme="minorHAnsi" w:cstheme="minorHAnsi"/>
                  <w:sz w:val="28"/>
                  <w:szCs w:val="28"/>
                </w:rPr>
                <w:t>Fidelity Tool</w:t>
              </w:r>
            </w:ins>
          </w:p>
        </w:tc>
        <w:tc>
          <w:tcPr>
            <w:tcW w:w="6554" w:type="dxa"/>
          </w:tcPr>
          <w:p w14:paraId="35A76DA5" w14:textId="3BD6CC10" w:rsidR="006E0A1A" w:rsidRDefault="006E0A1A" w:rsidP="006E0A1A">
            <w:pPr>
              <w:widowControl/>
              <w:rPr>
                <w:ins w:id="160" w:author="Jim Dalton" w:date="2022-06-14T17:06:00Z"/>
                <w:rFonts w:asciiTheme="minorHAnsi" w:hAnsiTheme="minorHAnsi" w:cstheme="minorHAnsi"/>
                <w:sz w:val="28"/>
                <w:szCs w:val="28"/>
              </w:rPr>
            </w:pPr>
            <w:ins w:id="161" w:author="Jim Dalton" w:date="2022-06-14T17:07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Q</w:t>
              </w:r>
            </w:ins>
          </w:p>
        </w:tc>
      </w:tr>
      <w:tr w:rsidR="006E0A1A" w:rsidRPr="00374953" w14:paraId="5D0B6D3D" w14:textId="77777777" w:rsidTr="006E0A1A">
        <w:trPr>
          <w:trHeight w:val="427"/>
          <w:ins w:id="162" w:author="Jim Dalton" w:date="2022-06-14T17:08:00Z"/>
        </w:trPr>
        <w:tc>
          <w:tcPr>
            <w:tcW w:w="4361" w:type="dxa"/>
          </w:tcPr>
          <w:p w14:paraId="27621E39" w14:textId="0274E4E8" w:rsidR="006E0A1A" w:rsidRDefault="006E0A1A" w:rsidP="007742B7">
            <w:pPr>
              <w:widowControl/>
              <w:rPr>
                <w:ins w:id="163" w:author="Jim Dalton" w:date="2022-06-14T17:08:00Z"/>
                <w:rFonts w:asciiTheme="minorHAnsi" w:hAnsiTheme="minorHAnsi" w:cstheme="minorHAnsi"/>
                <w:sz w:val="28"/>
                <w:szCs w:val="28"/>
              </w:rPr>
            </w:pPr>
            <w:ins w:id="164" w:author="Jim Dalton" w:date="2022-06-14T17:08:00Z">
              <w:r>
                <w:rPr>
                  <w:rFonts w:asciiTheme="minorHAnsi" w:hAnsiTheme="minorHAnsi" w:cstheme="minorHAnsi"/>
                  <w:sz w:val="28"/>
                  <w:szCs w:val="28"/>
                </w:rPr>
                <w:t>Sample Job Descriptions</w:t>
              </w:r>
            </w:ins>
          </w:p>
        </w:tc>
        <w:tc>
          <w:tcPr>
            <w:tcW w:w="6554" w:type="dxa"/>
          </w:tcPr>
          <w:p w14:paraId="7A2E4B4B" w14:textId="435A93E0" w:rsidR="006E0A1A" w:rsidRDefault="006E0A1A" w:rsidP="006E0A1A">
            <w:pPr>
              <w:widowControl/>
              <w:rPr>
                <w:ins w:id="165" w:author="Jim Dalton" w:date="2022-06-14T17:08:00Z"/>
                <w:rFonts w:asciiTheme="minorHAnsi" w:hAnsiTheme="minorHAnsi" w:cstheme="minorHAnsi"/>
                <w:sz w:val="28"/>
                <w:szCs w:val="28"/>
              </w:rPr>
            </w:pPr>
            <w:ins w:id="166" w:author="Jim Dalton" w:date="2022-06-14T17:08:00Z">
              <w:r>
                <w:rPr>
                  <w:rFonts w:asciiTheme="minorHAnsi" w:hAnsiTheme="minorHAnsi" w:cstheme="minorHAnsi"/>
                  <w:sz w:val="28"/>
                  <w:szCs w:val="28"/>
                </w:rPr>
                <w:t>Attachment R</w:t>
              </w:r>
            </w:ins>
          </w:p>
        </w:tc>
      </w:tr>
      <w:tr w:rsidR="006E0A1A" w:rsidRPr="00374953" w14:paraId="79E5E8AE" w14:textId="77777777" w:rsidTr="006E0A1A">
        <w:trPr>
          <w:trHeight w:val="427"/>
          <w:ins w:id="167" w:author="Jim Dalton" w:date="2022-06-14T17:08:00Z"/>
        </w:trPr>
        <w:tc>
          <w:tcPr>
            <w:tcW w:w="4361" w:type="dxa"/>
          </w:tcPr>
          <w:p w14:paraId="1A6A93B4" w14:textId="77777777" w:rsidR="006E0A1A" w:rsidRDefault="006E0A1A" w:rsidP="007742B7">
            <w:pPr>
              <w:widowControl/>
              <w:rPr>
                <w:ins w:id="168" w:author="Jim Dalton" w:date="2022-06-14T17:08:00Z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554" w:type="dxa"/>
          </w:tcPr>
          <w:p w14:paraId="05B1325E" w14:textId="77777777" w:rsidR="006E0A1A" w:rsidRDefault="006E0A1A" w:rsidP="006E0A1A">
            <w:pPr>
              <w:widowControl/>
              <w:rPr>
                <w:ins w:id="169" w:author="Jim Dalton" w:date="2022-06-14T17:08:00Z"/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02437CD" w14:textId="77777777" w:rsidR="0060511D" w:rsidRPr="00374953" w:rsidRDefault="0060511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60511D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9D477" w14:textId="77777777" w:rsidR="0048016A" w:rsidRDefault="0048016A" w:rsidP="00313F29">
      <w:r>
        <w:separator/>
      </w:r>
    </w:p>
  </w:endnote>
  <w:endnote w:type="continuationSeparator" w:id="0">
    <w:p w14:paraId="7AF9A301" w14:textId="77777777" w:rsidR="0048016A" w:rsidRDefault="004801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7CFF9" w14:textId="77777777" w:rsidR="0048016A" w:rsidRDefault="0048016A" w:rsidP="00313F29">
      <w:r>
        <w:separator/>
      </w:r>
    </w:p>
  </w:footnote>
  <w:footnote w:type="continuationSeparator" w:id="0">
    <w:p w14:paraId="4B911563" w14:textId="77777777" w:rsidR="0048016A" w:rsidRDefault="0048016A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04163893">
    <w:abstractNumId w:val="5"/>
  </w:num>
  <w:num w:numId="2" w16cid:durableId="1957518261">
    <w:abstractNumId w:val="13"/>
  </w:num>
  <w:num w:numId="3" w16cid:durableId="554894575">
    <w:abstractNumId w:val="24"/>
  </w:num>
  <w:num w:numId="4" w16cid:durableId="784688705">
    <w:abstractNumId w:val="21"/>
  </w:num>
  <w:num w:numId="5" w16cid:durableId="367487401">
    <w:abstractNumId w:val="11"/>
  </w:num>
  <w:num w:numId="6" w16cid:durableId="1155485636">
    <w:abstractNumId w:val="30"/>
  </w:num>
  <w:num w:numId="7" w16cid:durableId="577783856">
    <w:abstractNumId w:val="35"/>
  </w:num>
  <w:num w:numId="8" w16cid:durableId="624393052">
    <w:abstractNumId w:val="36"/>
  </w:num>
  <w:num w:numId="9" w16cid:durableId="1141310985">
    <w:abstractNumId w:val="33"/>
  </w:num>
  <w:num w:numId="10" w16cid:durableId="29503843">
    <w:abstractNumId w:val="1"/>
  </w:num>
  <w:num w:numId="11" w16cid:durableId="159933349">
    <w:abstractNumId w:val="9"/>
  </w:num>
  <w:num w:numId="12" w16cid:durableId="752551807">
    <w:abstractNumId w:val="31"/>
  </w:num>
  <w:num w:numId="13" w16cid:durableId="262610810">
    <w:abstractNumId w:val="2"/>
  </w:num>
  <w:num w:numId="14" w16cid:durableId="1947543291">
    <w:abstractNumId w:val="4"/>
  </w:num>
  <w:num w:numId="15" w16cid:durableId="755639444">
    <w:abstractNumId w:val="14"/>
  </w:num>
  <w:num w:numId="16" w16cid:durableId="749037134">
    <w:abstractNumId w:val="3"/>
  </w:num>
  <w:num w:numId="17" w16cid:durableId="1733961301">
    <w:abstractNumId w:val="38"/>
  </w:num>
  <w:num w:numId="18" w16cid:durableId="1140851270">
    <w:abstractNumId w:val="27"/>
  </w:num>
  <w:num w:numId="19" w16cid:durableId="239994731">
    <w:abstractNumId w:val="8"/>
  </w:num>
  <w:num w:numId="20" w16cid:durableId="1975864992">
    <w:abstractNumId w:val="34"/>
  </w:num>
  <w:num w:numId="21" w16cid:durableId="1126584977">
    <w:abstractNumId w:val="20"/>
  </w:num>
  <w:num w:numId="22" w16cid:durableId="2015763647">
    <w:abstractNumId w:val="29"/>
  </w:num>
  <w:num w:numId="23" w16cid:durableId="1609777411">
    <w:abstractNumId w:val="26"/>
  </w:num>
  <w:num w:numId="24" w16cid:durableId="1363246977">
    <w:abstractNumId w:val="18"/>
  </w:num>
  <w:num w:numId="25" w16cid:durableId="15886687">
    <w:abstractNumId w:val="32"/>
  </w:num>
  <w:num w:numId="26" w16cid:durableId="16203511">
    <w:abstractNumId w:val="16"/>
  </w:num>
  <w:num w:numId="27" w16cid:durableId="773941120">
    <w:abstractNumId w:val="22"/>
  </w:num>
  <w:num w:numId="28" w16cid:durableId="333605455">
    <w:abstractNumId w:val="28"/>
  </w:num>
  <w:num w:numId="29" w16cid:durableId="1175802367">
    <w:abstractNumId w:val="23"/>
  </w:num>
  <w:num w:numId="30" w16cid:durableId="1024943486">
    <w:abstractNumId w:val="0"/>
  </w:num>
  <w:num w:numId="31" w16cid:durableId="1106314519">
    <w:abstractNumId w:val="12"/>
  </w:num>
  <w:num w:numId="32" w16cid:durableId="1974671106">
    <w:abstractNumId w:val="10"/>
  </w:num>
  <w:num w:numId="33" w16cid:durableId="1235555773">
    <w:abstractNumId w:val="15"/>
  </w:num>
  <w:num w:numId="34" w16cid:durableId="117113190">
    <w:abstractNumId w:val="25"/>
  </w:num>
  <w:num w:numId="35" w16cid:durableId="1238784004">
    <w:abstractNumId w:val="7"/>
  </w:num>
  <w:num w:numId="36" w16cid:durableId="1376466192">
    <w:abstractNumId w:val="19"/>
  </w:num>
  <w:num w:numId="37" w16cid:durableId="1639071938">
    <w:abstractNumId w:val="17"/>
  </w:num>
  <w:num w:numId="38" w16cid:durableId="901404143">
    <w:abstractNumId w:val="37"/>
  </w:num>
  <w:num w:numId="39" w16cid:durableId="1860391949">
    <w:abstractNumId w:val="6"/>
  </w:num>
  <w:num w:numId="40" w16cid:durableId="37510816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m Dalton">
    <w15:presenceInfo w15:providerId="AD" w15:userId="S::jimd@damar.org::b3f2f74c-92f7-4da4-b944-9c244bb2b3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608C0"/>
    <w:rsid w:val="0018044F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C14C8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4624A"/>
    <w:rsid w:val="00451F2D"/>
    <w:rsid w:val="00456DA2"/>
    <w:rsid w:val="00466618"/>
    <w:rsid w:val="0048016A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7AC2"/>
    <w:rsid w:val="0052739D"/>
    <w:rsid w:val="00542998"/>
    <w:rsid w:val="00542D70"/>
    <w:rsid w:val="00547EB4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511D"/>
    <w:rsid w:val="00607390"/>
    <w:rsid w:val="006122B8"/>
    <w:rsid w:val="00615391"/>
    <w:rsid w:val="00620000"/>
    <w:rsid w:val="00627A72"/>
    <w:rsid w:val="006321E2"/>
    <w:rsid w:val="00632DC0"/>
    <w:rsid w:val="00647ABA"/>
    <w:rsid w:val="00663921"/>
    <w:rsid w:val="00664C46"/>
    <w:rsid w:val="006666A6"/>
    <w:rsid w:val="00666F35"/>
    <w:rsid w:val="00685F43"/>
    <w:rsid w:val="00686E5D"/>
    <w:rsid w:val="00693453"/>
    <w:rsid w:val="00693EF6"/>
    <w:rsid w:val="006A1993"/>
    <w:rsid w:val="006A272F"/>
    <w:rsid w:val="006A56D0"/>
    <w:rsid w:val="006A6881"/>
    <w:rsid w:val="006C438B"/>
    <w:rsid w:val="006E0A1A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B5D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014A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1391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0899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863CC"/>
    <w:rsid w:val="00A952A9"/>
    <w:rsid w:val="00A970AD"/>
    <w:rsid w:val="00A9747F"/>
    <w:rsid w:val="00A97925"/>
    <w:rsid w:val="00AC05DB"/>
    <w:rsid w:val="00AD20FE"/>
    <w:rsid w:val="00AD2B16"/>
    <w:rsid w:val="00AE77CE"/>
    <w:rsid w:val="00B004EA"/>
    <w:rsid w:val="00B17871"/>
    <w:rsid w:val="00B454A4"/>
    <w:rsid w:val="00B463BF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00AFC"/>
    <w:rsid w:val="00C115C8"/>
    <w:rsid w:val="00C155BC"/>
    <w:rsid w:val="00C1793B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CF475F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511D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44624A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676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cp:lastPrinted>2022-06-14T21:13:00Z</cp:lastPrinted>
  <dcterms:created xsi:type="dcterms:W3CDTF">2022-06-29T18:31:00Z</dcterms:created>
  <dcterms:modified xsi:type="dcterms:W3CDTF">2022-06-29T18:31:00Z</dcterms:modified>
</cp:coreProperties>
</file>